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E84" w:rsidRDefault="00A00A45">
      <w:pPr>
        <w:tabs>
          <w:tab w:val="left" w:pos="5670"/>
          <w:tab w:val="left" w:pos="6521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(place and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date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:rsidR="00FE7E84" w:rsidRDefault="00FE7E84">
      <w:pPr>
        <w:tabs>
          <w:tab w:val="left" w:pos="5670"/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FE7E84" w:rsidRDefault="00FE7E84">
      <w:pPr>
        <w:tabs>
          <w:tab w:val="left" w:pos="5670"/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FE7E84" w:rsidRDefault="00A00A45">
      <w:pPr>
        <w:keepNext/>
        <w:tabs>
          <w:tab w:val="left" w:pos="5670"/>
          <w:tab w:val="left" w:pos="6521"/>
        </w:tabs>
        <w:spacing w:after="0" w:line="20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PEŁNOMOCNICTWO</w:t>
      </w:r>
    </w:p>
    <w:p w:rsidR="00FE7E84" w:rsidRDefault="00A00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>(POWER OF ATTORNEY)</w:t>
      </w:r>
    </w:p>
    <w:p w:rsidR="00FE7E84" w:rsidRDefault="00FE7E84">
      <w:pPr>
        <w:tabs>
          <w:tab w:val="left" w:pos="4080"/>
        </w:tabs>
        <w:spacing w:after="0" w:line="200" w:lineRule="exact"/>
        <w:ind w:firstLine="34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FE7E84">
      <w:pPr>
        <w:tabs>
          <w:tab w:val="left" w:pos="567"/>
        </w:tabs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Ja………………………………………………………………………….……………………</w:t>
      </w: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(imię i nazwisko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osoby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ze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świadectwa/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nam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surname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of the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person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certificate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diploma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:rsidR="00FE7E84" w:rsidRDefault="00FE7E84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FE7E84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udzielam pełnomocnictwa……………………………………………………………………</w:t>
      </w:r>
    </w:p>
    <w:p w:rsidR="00FE7E84" w:rsidRDefault="00A00A45">
      <w:pPr>
        <w:tabs>
          <w:tab w:val="left" w:pos="567"/>
          <w:tab w:val="left" w:pos="1701"/>
        </w:tabs>
        <w:spacing w:after="0" w:line="200" w:lineRule="exact"/>
        <w:ind w:firstLine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ab/>
        <w:t>(imię i nazwisko osoby upoważnionej (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full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name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of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proxy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p w:rsidR="00FE7E84" w:rsidRDefault="00A00A45">
      <w:pPr>
        <w:tabs>
          <w:tab w:val="left" w:pos="567"/>
        </w:tabs>
        <w:spacing w:before="36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legitymującej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</w:t>
      </w: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    (holder of)               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nazwa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i nr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dowodu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tożsamości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(name and number of ID)</w:t>
      </w:r>
    </w:p>
    <w:p w:rsidR="00FE7E84" w:rsidRDefault="00FE7E84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</w:p>
    <w:p w:rsidR="00FE7E84" w:rsidRDefault="00FE7E84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</w:p>
    <w:p w:rsidR="00FE7E84" w:rsidRDefault="00A00A45">
      <w:p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zamieszkałej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 xml:space="preserve"> 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7E84" w:rsidRDefault="00A00A45">
      <w:p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……………………………………………………………………………………………………………..</w:t>
      </w:r>
    </w:p>
    <w:p w:rsidR="00FE7E84" w:rsidRDefault="00A00A45">
      <w:p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  <w:t>…………………………………………………………………………………………………………….</w:t>
      </w: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na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terytorium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Polski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osoby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upoważnionej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(address of the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e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the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 xml:space="preserve"> proxy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pl-PL"/>
        </w:rPr>
        <w:t>: street, number of building and flat, post code, city)</w:t>
      </w:r>
    </w:p>
    <w:p w:rsidR="00FE7E84" w:rsidRDefault="00FE7E84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podejmowania czynności związanych z uznaniem wykształcenia uzyskanego w……………………………………………………………………………………</w:t>
      </w:r>
    </w:p>
    <w:p w:rsidR="00FE7E84" w:rsidRDefault="00A00A45">
      <w:pPr>
        <w:tabs>
          <w:tab w:val="left" w:pos="567"/>
        </w:tabs>
        <w:spacing w:after="0" w:line="20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(państwo wydania dokumentu/country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where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certificate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document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issued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by)</w:t>
      </w:r>
    </w:p>
    <w:p w:rsidR="00FE7E84" w:rsidRDefault="00A00A45">
      <w:pPr>
        <w:tabs>
          <w:tab w:val="left" w:pos="567"/>
        </w:tabs>
        <w:spacing w:before="360"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……………………………………………………….………….. ………………………………………………………………………………............................................</w:t>
      </w:r>
    </w:p>
    <w:p w:rsidR="00FE7E84" w:rsidRDefault="00A00A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pełna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nazwa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dokumentu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numer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oraz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rok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wydania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val="en-US" w:eastAsia="pl-PL"/>
        </w:rPr>
        <w:t>, full name of certificate/document, number of the certificate/document)</w:t>
      </w:r>
    </w:p>
    <w:p w:rsidR="00FE7E84" w:rsidRDefault="00A00A45">
      <w:pPr>
        <w:tabs>
          <w:tab w:val="left" w:pos="567"/>
        </w:tabs>
        <w:spacing w:before="360"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prowadzenia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korespondencji oraz do odbioru decyzji.</w:t>
      </w:r>
    </w:p>
    <w:p w:rsidR="00FE7E84" w:rsidRDefault="00A00A45">
      <w:pPr>
        <w:tabs>
          <w:tab w:val="left" w:pos="567"/>
        </w:tabs>
        <w:spacing w:after="120" w:line="200" w:lineRule="exact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 service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decision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and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other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correspondence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regarding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case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.)</w:t>
      </w:r>
    </w:p>
    <w:p w:rsidR="00FE7E84" w:rsidRDefault="00FE7E84">
      <w:pPr>
        <w:tabs>
          <w:tab w:val="left" w:pos="6795"/>
        </w:tabs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FE7E84">
      <w:pPr>
        <w:tabs>
          <w:tab w:val="left" w:pos="5670"/>
          <w:tab w:val="left" w:pos="6521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7E84" w:rsidRDefault="00A00A45">
      <w:pPr>
        <w:tabs>
          <w:tab w:val="left" w:pos="5670"/>
          <w:tab w:val="left" w:pos="6521"/>
        </w:tabs>
        <w:spacing w:after="0" w:line="240" w:lineRule="auto"/>
        <w:ind w:left="4956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…………………………………..…………</w:t>
      </w:r>
    </w:p>
    <w:p w:rsidR="00FE7E84" w:rsidRDefault="00A00A45">
      <w:pPr>
        <w:tabs>
          <w:tab w:val="left" w:pos="5670"/>
          <w:tab w:val="left" w:pos="6521"/>
        </w:tabs>
        <w:spacing w:after="0" w:line="240" w:lineRule="auto"/>
        <w:ind w:left="4956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podpis posiadacza świadectwa</w:t>
      </w:r>
    </w:p>
    <w:p w:rsidR="00FE7E84" w:rsidRDefault="00A00A45">
      <w:pPr>
        <w:tabs>
          <w:tab w:val="left" w:pos="5670"/>
          <w:tab w:val="left" w:pos="6521"/>
        </w:tabs>
        <w:spacing w:after="0" w:line="240" w:lineRule="auto"/>
        <w:ind w:left="4956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signature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of the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person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of 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certificate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documents</w:t>
      </w:r>
      <w:proofErr w:type="spell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p w:rsidR="00FE7E84" w:rsidRDefault="00FE7E84">
      <w:pPr>
        <w:jc w:val="both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FE7E84" w:rsidRDefault="00A00A45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KLAUZULA INFORMACYJNA –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postępowanie administracyjne w sprawie uznania dokumentów uzyskanych w zagranicznych systemach oświaty</w:t>
      </w:r>
    </w:p>
    <w:p w:rsidR="00FE7E84" w:rsidRDefault="00FE7E84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Administrator danych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danych jest Wielkopolski Kurator Oświaty:</w:t>
      </w:r>
    </w:p>
    <w:p w:rsidR="00FE7E84" w:rsidRDefault="00A00A45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adres: Kuratorium Oświaty w Poznaniu, ul. Kościuszki 93, 61-716 Poznań</w:t>
      </w:r>
    </w:p>
    <w:p w:rsidR="00FE7E84" w:rsidRDefault="00A00A45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email: wko@ko.poznan.pl</w:t>
      </w:r>
    </w:p>
    <w:p w:rsidR="00FE7E84" w:rsidRDefault="00A00A45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skrytka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 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ko_poznan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SkrytkaESP</w:t>
      </w:r>
      <w:proofErr w:type="spellEnd"/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Kontakt do Inspektora Ochrony Danych</w:t>
      </w:r>
    </w:p>
    <w:p w:rsidR="00FE7E84" w:rsidRDefault="00A00A4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e-mail: iod@ko.poznan.pl</w:t>
      </w:r>
    </w:p>
    <w:p w:rsidR="00FE7E84" w:rsidRDefault="00A00A4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pisemnie na adres: Kuratorium Oświaty w Poznaniu, ul. Kościuszki 93, 61-716 Poznań</w:t>
      </w:r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 przetwarzania</w:t>
      </w:r>
    </w:p>
    <w:p w:rsidR="00FE7E84" w:rsidRDefault="00A00A4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Dane osobowe są przetwarzane w</w:t>
      </w:r>
      <w:r>
        <w:rPr>
          <w:rFonts w:ascii="Times New Roman" w:eastAsia="Calibri" w:hAnsi="Times New Roman" w:cs="Times New Roman"/>
          <w:sz w:val="20"/>
          <w:szCs w:val="20"/>
        </w:rPr>
        <w:t xml:space="preserve"> celu prowadzenia spraw i realizacji zadań przez Administratora i podległe mu Kuratorium Oświaty w Poznaniu na podstawie i w granicach przepisów prawa, w szczególności w zakresie uznania i potwierdzania zagranicznych dokumentów dotyczących wykształcenia.</w:t>
      </w:r>
    </w:p>
    <w:p w:rsidR="00FE7E84" w:rsidRDefault="00FE7E84">
      <w:pPr>
        <w:spacing w:after="0" w:line="360" w:lineRule="auto"/>
        <w:jc w:val="both"/>
        <w:rPr>
          <w:rFonts w:ascii="Times New Roman" w:eastAsia="Calibri" w:hAnsi="Times New Roman" w:cs="Times New Roman"/>
          <w:sz w:val="6"/>
          <w:szCs w:val="20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Podstawa przetwarzania danych</w:t>
      </w:r>
    </w:p>
    <w:p w:rsidR="00FE7E84" w:rsidRDefault="00A00A45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Dane będą przetwarzane w związku z </w:t>
      </w:r>
      <w:r>
        <w:rPr>
          <w:rFonts w:ascii="Times New Roman" w:eastAsia="Calibri" w:hAnsi="Times New Roman" w:cs="Times New Roman"/>
          <w:bCs/>
          <w:sz w:val="20"/>
          <w:szCs w:val="20"/>
          <w:shd w:val="clear" w:color="auto" w:fill="FFFFFF"/>
        </w:rPr>
        <w:t xml:space="preserve">wykonywaniem zadań i kompetencji w zakresie oświaty określonych w przepisach oświatowych na obszarze Województwa Wielkopolskiego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art. 6 ust. 1 lit. e RODO).</w:t>
      </w:r>
    </w:p>
    <w:p w:rsidR="00FE7E84" w:rsidRDefault="00FE7E84">
      <w:pPr>
        <w:spacing w:after="0" w:line="360" w:lineRule="auto"/>
        <w:ind w:left="785"/>
        <w:jc w:val="both"/>
        <w:rPr>
          <w:rFonts w:ascii="Times New Roman" w:eastAsia="Calibri" w:hAnsi="Times New Roman" w:cs="Times New Roman"/>
          <w:bCs/>
          <w:sz w:val="2"/>
          <w:szCs w:val="20"/>
          <w:shd w:val="clear" w:color="auto" w:fill="FFFFFF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Okres przechowywania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Dane, po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zrealizowaniu celu dla którego zostały zebrane, będą przetwarzane do celów archiwalnych i przechowywane przez okres niezbędny do zrealizowania przepisów dotyczących archiwizowania danych obowiązujących u Administratora.</w:t>
      </w:r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4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Odbiorcy danych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osobowych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mogą być przekazywane:  </w:t>
      </w:r>
    </w:p>
    <w:p w:rsidR="00FE7E84" w:rsidRDefault="00A00A4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podmiotom świadczącym wsparcie techniczne dla systemów informatycznych i teleinformatycznych, w których dane osobowe są przetwarzane,</w:t>
      </w:r>
    </w:p>
    <w:p w:rsidR="00FE7E84" w:rsidRDefault="00A00A4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podmiotom upoważnionym do tego na podstawie powszechnie obowiązującego prawa,</w:t>
      </w:r>
    </w:p>
    <w:p w:rsidR="00FE7E84" w:rsidRDefault="00A00A4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tom świadczącym usługi na rzecz Administratora.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nie przekazuje danych bezpośrednio do państw trzecich, tj. poza Europejski Obszar Gospodarczy (EOG). </w:t>
      </w:r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6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Prawa osoby, której dane dotyczą 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Ma Pani/Pan prawo zażądać od administratora dostępu do sw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oich danych osobowych, ich sprostowania, usunięcia lub ograniczenia przetwarzania na zasadach i w granicach określonych w RODO. Aby skorzystać z przysługujących Państwu praw prosimy o kontakt z Inspektorem Ochrony Danych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(dane kontaktowe powyżej)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Prawo d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wniesienia skargi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Ma Pani/Pan prawo wnieść skargę do organu nadzorczego, którym jest Prezes Urzędu Ochrony Danych Osobowych, ul. Stawki 2, 00-193 Warszawa.</w:t>
      </w:r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Zautomatyzowane podejmowanie decyzji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nie będzie przetwarzał danych w sposób opieraj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ący się wyłącznie na zautomatyzowanym podejmowaniu decyzji, w tym profilowaniu.</w:t>
      </w:r>
    </w:p>
    <w:p w:rsidR="00FE7E84" w:rsidRDefault="00FE7E8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o wymogu podania danych</w:t>
      </w:r>
    </w:p>
    <w:p w:rsidR="00FE7E84" w:rsidRDefault="00A0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Podanie danych osobowych jest obowiązkowe, gdyż wynika to z przepisów prawa,</w:t>
      </w:r>
      <w:r>
        <w:rPr>
          <w:rFonts w:eastAsia="Calibri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 konsekwencją ich niepodania jest niemożliwość realizacji wnio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sku o uznanie/potwierdzenie dokumentu uzyskanego w zagranicznym systemie oświaty.</w:t>
      </w:r>
    </w:p>
    <w:p w:rsidR="00FE7E84" w:rsidRDefault="00FE7E8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FE7E84">
      <w:pgSz w:w="11906" w:h="16838"/>
      <w:pgMar w:top="1191" w:right="1418" w:bottom="1077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F506B"/>
    <w:multiLevelType w:val="multilevel"/>
    <w:tmpl w:val="D8FA7E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A71739"/>
    <w:multiLevelType w:val="multilevel"/>
    <w:tmpl w:val="104693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6B45091"/>
    <w:multiLevelType w:val="multilevel"/>
    <w:tmpl w:val="0518AA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F2251F"/>
    <w:multiLevelType w:val="multilevel"/>
    <w:tmpl w:val="C46E6C0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84"/>
    <w:rsid w:val="00A00A45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61A4C-5A0B-4E69-9158-CF9CDECB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Krzywania</dc:creator>
  <dc:description/>
  <cp:lastModifiedBy>Agata Krzywania</cp:lastModifiedBy>
  <cp:revision>6</cp:revision>
  <dcterms:created xsi:type="dcterms:W3CDTF">2025-04-15T08:42:00Z</dcterms:created>
  <dcterms:modified xsi:type="dcterms:W3CDTF">2025-05-08T11:09:00Z</dcterms:modified>
  <dc:language>pl-PL</dc:language>
</cp:coreProperties>
</file>